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C76A2C">
            <w:pPr>
              <w:pStyle w:val="Header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2D4B46D5" w:rsidR="00067FE2" w:rsidRDefault="000B570F" w:rsidP="001B7273">
            <w:pPr>
              <w:pStyle w:val="Header"/>
              <w:jc w:val="center"/>
            </w:pPr>
            <w:hyperlink r:id="rId8" w:history="1">
              <w:r w:rsidRPr="000B570F">
                <w:rPr>
                  <w:rStyle w:val="Hyperlink"/>
                </w:rPr>
                <w:t>273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7518105E" w:rsidR="00067FE2" w:rsidRDefault="001B7273" w:rsidP="001B7273">
            <w:pPr>
              <w:pStyle w:val="Header"/>
              <w:spacing w:before="120" w:after="120"/>
            </w:pPr>
            <w:r w:rsidRPr="001B7273">
              <w:t>Related to NPRR</w:t>
            </w:r>
            <w:r w:rsidR="000B570F">
              <w:t>1264</w:t>
            </w:r>
            <w:r w:rsidRPr="001B7273">
              <w:t>, Creation of a New Energy Attribute Certificate Program</w:t>
            </w:r>
          </w:p>
        </w:tc>
      </w:tr>
      <w:tr w:rsidR="00067FE2" w:rsidRPr="00E01925" w14:paraId="3288B1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517530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C09798C" w14:textId="0CACDD01" w:rsidR="00067FE2" w:rsidRPr="00E01925" w:rsidRDefault="001B7273" w:rsidP="00F44236">
            <w:pPr>
              <w:pStyle w:val="NormalArial"/>
            </w:pPr>
            <w:r>
              <w:t xml:space="preserve">December </w:t>
            </w:r>
            <w:r w:rsidR="000B570F">
              <w:t>19</w:t>
            </w:r>
            <w:r>
              <w:t>, 2024</w:t>
            </w:r>
          </w:p>
        </w:tc>
      </w:tr>
      <w:tr w:rsidR="00067FE2" w14:paraId="36DE136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19B2F4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1E4C" w14:textId="77777777" w:rsidR="00067FE2" w:rsidRDefault="00067FE2" w:rsidP="00F44236">
            <w:pPr>
              <w:pStyle w:val="NormalArial"/>
            </w:pPr>
          </w:p>
        </w:tc>
      </w:tr>
      <w:tr w:rsidR="009D17F0" w14:paraId="4E33B97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BA021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D5AC490" w14:textId="0F6F772E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0614009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572952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2EE6258E" w:rsidR="009D17F0" w:rsidRPr="00FB509B" w:rsidRDefault="003E6143" w:rsidP="00F44236">
            <w:pPr>
              <w:pStyle w:val="NormalArial"/>
            </w:pPr>
            <w:r>
              <w:t xml:space="preserve">1.3.2, </w:t>
            </w:r>
            <w:r w:rsidR="004A5095" w:rsidRPr="004A5095">
              <w:t>Submission of a Nodal Operating Guide Revision Request</w:t>
            </w:r>
          </w:p>
        </w:tc>
      </w:tr>
      <w:tr w:rsidR="00C9766A" w14:paraId="289A3DA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996A59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8D31EE2" w14:textId="7514C48B" w:rsidR="00B94B6E" w:rsidRDefault="00B94B6E" w:rsidP="00B94B6E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0B570F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0D1874CB" w14:textId="0C277CE5" w:rsidR="00B94B6E" w:rsidRDefault="00B94B6E" w:rsidP="00B94B6E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0B570F">
              <w:t>051</w:t>
            </w:r>
            <w:r>
              <w:t xml:space="preserve">, </w:t>
            </w:r>
            <w:r w:rsidRPr="002B5F47">
              <w:t>Related to NPRR</w:t>
            </w:r>
            <w:r w:rsidR="000B570F">
              <w:t>1264</w:t>
            </w:r>
            <w:r w:rsidRPr="002B5F47">
              <w:t>, Creation of a New Energy Attribute Certificate Program</w:t>
            </w:r>
          </w:p>
          <w:p w14:paraId="7254A815" w14:textId="1AC3DBA5" w:rsidR="00B94B6E" w:rsidRDefault="00B94B6E" w:rsidP="00B94B6E">
            <w:pPr>
              <w:pStyle w:val="NormalArial"/>
              <w:spacing w:before="120"/>
            </w:pPr>
            <w:r>
              <w:t xml:space="preserve">Nodal Operating Guide Revision Request (NOGRR) </w:t>
            </w:r>
            <w:r w:rsidR="000B570F">
              <w:t>273</w:t>
            </w:r>
            <w:r w:rsidRPr="00B94B6E">
              <w:t>, Related to NPRR</w:t>
            </w:r>
            <w:r w:rsidR="000B570F">
              <w:t>1264</w:t>
            </w:r>
            <w:r w:rsidRPr="00B94B6E">
              <w:t>, Creation of a New Energy Attribute Certificate Program</w:t>
            </w:r>
          </w:p>
          <w:p w14:paraId="7E4546E4" w14:textId="7692E3B7" w:rsidR="00B94B6E" w:rsidRDefault="00B94B6E" w:rsidP="00B94B6E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0B570F">
              <w:t>123</w:t>
            </w:r>
            <w:r>
              <w:t xml:space="preserve">, </w:t>
            </w:r>
            <w:r w:rsidRPr="00E70D96">
              <w:t>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  <w:p w14:paraId="42BD8D0B" w14:textId="0F20F22E" w:rsidR="00B94B6E" w:rsidRDefault="00B94B6E" w:rsidP="00B94B6E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0B570F">
              <w:t>038</w:t>
            </w:r>
            <w:r>
              <w:t xml:space="preserve">, </w:t>
            </w:r>
            <w:r w:rsidRPr="00E70D96">
              <w:t>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  <w:p w14:paraId="7CD8AE57" w14:textId="658AFED7" w:rsidR="00B94B6E" w:rsidRDefault="00B94B6E" w:rsidP="00B94B6E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0B570F">
              <w:t>031</w:t>
            </w:r>
            <w:r w:rsidRPr="00E70D96">
              <w:t>, 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  <w:p w14:paraId="3CBC8DD7" w14:textId="2BFB30BF" w:rsidR="00C9766A" w:rsidRPr="00FB509B" w:rsidRDefault="00B94B6E" w:rsidP="00B94B6E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0B570F">
              <w:t>043</w:t>
            </w:r>
            <w:r w:rsidRPr="00E70D96">
              <w:t>, 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01704E7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5623A8E4" w:rsidR="009D17F0" w:rsidRPr="00FB509B" w:rsidRDefault="00645E45" w:rsidP="00EE34C6">
            <w:pPr>
              <w:pStyle w:val="NormalArial"/>
              <w:spacing w:before="120" w:after="120"/>
            </w:pPr>
            <w:r>
              <w:t>This Nodal Operating</w:t>
            </w:r>
            <w:r w:rsidRPr="00C51F4C">
              <w:t xml:space="preserve"> Guide Revision Request</w:t>
            </w:r>
            <w:r>
              <w:t xml:space="preserve"> (NOGRR)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NOGRRs, in alignment with Protocol changes made by NPRR</w:t>
            </w:r>
            <w:r w:rsidR="000B570F">
              <w:t>1264</w:t>
            </w:r>
            <w:r>
              <w:t>.</w:t>
            </w:r>
          </w:p>
        </w:tc>
      </w:tr>
      <w:tr w:rsidR="009D17F0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AD2A0C5" w14:textId="4068F4D3" w:rsidR="00FF5898" w:rsidRDefault="00303D1A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DAB8B59" wp14:editId="3C9522E8">
                  <wp:extent cx="198120" cy="198120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0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1 – </w:t>
            </w:r>
            <w:r w:rsidR="00FF589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55890D0" w14:textId="5FF3CD00" w:rsidR="001741AA" w:rsidRPr="00BD53C5" w:rsidRDefault="00303D1A" w:rsidP="001741AA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8D8EE0F" wp14:editId="6EE846DF">
                  <wp:extent cx="198120" cy="198120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41AA" w:rsidRPr="00CD242D">
              <w:t xml:space="preserve">  </w:t>
            </w:r>
            <w:hyperlink r:id="rId12" w:history="1">
              <w:r w:rsidR="001741AA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741AA">
              <w:rPr>
                <w:rFonts w:cs="Arial"/>
                <w:color w:val="000000"/>
              </w:rPr>
              <w:t xml:space="preserve"> Objective 2 </w:t>
            </w:r>
            <w:r w:rsidR="006411DD">
              <w:rPr>
                <w:rFonts w:cs="Arial"/>
                <w:color w:val="000000"/>
              </w:rPr>
              <w:t>–</w:t>
            </w:r>
            <w:r w:rsidR="001741AA">
              <w:rPr>
                <w:rFonts w:cs="Arial"/>
                <w:color w:val="000000"/>
              </w:rPr>
              <w:t xml:space="preserve"> </w:t>
            </w:r>
            <w:r w:rsidR="001741AA" w:rsidRPr="00BD53C5">
              <w:rPr>
                <w:rFonts w:cs="Arial"/>
                <w:color w:val="000000"/>
              </w:rPr>
              <w:t>Enhance the ERCOT region’s economic competitiveness</w:t>
            </w:r>
            <w:r w:rsidR="001741AA">
              <w:rPr>
                <w:rFonts w:cs="Arial"/>
                <w:color w:val="000000"/>
              </w:rPr>
              <w:t xml:space="preserve"> </w:t>
            </w:r>
            <w:r w:rsidR="001741AA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1741AA">
              <w:rPr>
                <w:rFonts w:cs="Arial"/>
                <w:color w:val="000000"/>
              </w:rPr>
              <w:t xml:space="preserve"> </w:t>
            </w:r>
            <w:r w:rsidR="001741AA"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446AE21A" w:rsidR="00FF5898" w:rsidRPr="00BD53C5" w:rsidRDefault="00303D1A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023FE83" wp14:editId="2ADB9188">
                  <wp:extent cx="198120" cy="19812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3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3 </w:t>
            </w:r>
            <w:r w:rsidR="006411DD">
              <w:rPr>
                <w:rFonts w:cs="Arial"/>
                <w:color w:val="000000"/>
              </w:rPr>
              <w:t>–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Advance ERCOT, Inc. as an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independent leading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 xml:space="preserve">industry expert and an employer of choice </w:t>
            </w:r>
            <w:r w:rsidR="00FF5898" w:rsidRPr="00BD53C5">
              <w:rPr>
                <w:rFonts w:cs="Arial"/>
                <w:color w:val="000000"/>
              </w:rPr>
              <w:lastRenderedPageBreak/>
              <w:t>by fostering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28BBD8F2" w:rsidR="00FF5898" w:rsidRDefault="00303D1A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EECCE28" wp14:editId="6072A1F3">
                  <wp:extent cx="198120" cy="19812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179CD698" w:rsidR="00FF5898" w:rsidRDefault="00303D1A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862A5C7" wp14:editId="7181B22A">
                  <wp:extent cx="198120" cy="198120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iCs/>
                <w:kern w:val="24"/>
              </w:rPr>
              <w:t>Regulatory requirements</w:t>
            </w:r>
          </w:p>
          <w:p w14:paraId="16EC9511" w14:textId="3DCDCF73" w:rsidR="00FF5898" w:rsidRPr="00CD242D" w:rsidRDefault="00303D1A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B80B6D8" wp14:editId="3815F7BD">
                  <wp:extent cx="198120" cy="19812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3C76D4" w14:textId="606C9593" w:rsidR="00FF5898" w:rsidRDefault="00FF5898" w:rsidP="00AB33C6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A780E7" w14:textId="09352F3F" w:rsidR="00FF5898" w:rsidRPr="00625E5D" w:rsidRDefault="00D91F5C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0B570F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</w:t>
            </w:r>
            <w:r w:rsidR="006D4ED7">
              <w:rPr>
                <w:iCs/>
                <w:kern w:val="24"/>
              </w:rPr>
              <w:t>Nodal Operating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</w:tbl>
    <w:p w14:paraId="09C299EC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466618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1CF14A23" w:rsidR="00466618" w:rsidRDefault="00466618" w:rsidP="00466618">
            <w:pPr>
              <w:pStyle w:val="NormalArial"/>
            </w:pPr>
            <w:r>
              <w:t>Bryn Baker; Eric Goff</w:t>
            </w:r>
          </w:p>
        </w:tc>
      </w:tr>
      <w:tr w:rsidR="00466618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6FB5E98B" w:rsidR="00466618" w:rsidRDefault="000B570F" w:rsidP="00466618">
            <w:pPr>
              <w:pStyle w:val="NormalArial"/>
            </w:pPr>
            <w:hyperlink r:id="rId14" w:history="1">
              <w:r w:rsidR="00466618" w:rsidRPr="00237A1B">
                <w:rPr>
                  <w:rStyle w:val="Hyperlink"/>
                </w:rPr>
                <w:t>bbaker@cebuyers.org</w:t>
              </w:r>
            </w:hyperlink>
            <w:r w:rsidR="00466618">
              <w:t xml:space="preserve">; </w:t>
            </w:r>
            <w:hyperlink r:id="rId15" w:history="1">
              <w:r w:rsidR="00466618" w:rsidRPr="00C56238">
                <w:rPr>
                  <w:rStyle w:val="Hyperlink"/>
                </w:rPr>
                <w:t>eric@goffpolicy.com</w:t>
              </w:r>
            </w:hyperlink>
            <w:r w:rsidR="00466618">
              <w:t xml:space="preserve"> </w:t>
            </w:r>
          </w:p>
        </w:tc>
      </w:tr>
      <w:tr w:rsidR="00466618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30CD689E" w:rsidR="00466618" w:rsidRDefault="00466618" w:rsidP="00466618">
            <w:pPr>
              <w:pStyle w:val="NormalArial"/>
            </w:pPr>
            <w:r>
              <w:t>Texas Energy Buyers Alliance (TEBA); Goff Policy</w:t>
            </w:r>
          </w:p>
        </w:tc>
      </w:tr>
      <w:tr w:rsidR="00466618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77777777" w:rsidR="00466618" w:rsidRDefault="00466618" w:rsidP="00466618">
            <w:pPr>
              <w:pStyle w:val="NormalArial"/>
            </w:pPr>
          </w:p>
        </w:tc>
      </w:tr>
      <w:tr w:rsidR="00466618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53333742" w:rsidR="00466618" w:rsidRDefault="00466618" w:rsidP="00466618">
            <w:pPr>
              <w:pStyle w:val="NormalArial"/>
            </w:pPr>
            <w:r>
              <w:t>202-579-6737; 512-632-7013</w:t>
            </w: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77777777" w:rsidR="009A3772" w:rsidRDefault="009A3772">
            <w:pPr>
              <w:pStyle w:val="NormalArial"/>
            </w:pP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466618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466618" w:rsidRPr="007C199B" w:rsidRDefault="00466618" w:rsidP="0046661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175463D9" w:rsidR="00466618" w:rsidRPr="00D56D61" w:rsidRDefault="00466618" w:rsidP="00466618">
            <w:pPr>
              <w:pStyle w:val="NormalArial"/>
            </w:pPr>
            <w:r>
              <w:t>Jordan Troublefield</w:t>
            </w:r>
          </w:p>
        </w:tc>
      </w:tr>
      <w:tr w:rsidR="00466618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466618" w:rsidRPr="007C199B" w:rsidRDefault="00466618" w:rsidP="0046661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1B873F62" w:rsidR="00466618" w:rsidRPr="00D56D61" w:rsidRDefault="000B570F" w:rsidP="00466618">
            <w:pPr>
              <w:pStyle w:val="NormalArial"/>
            </w:pPr>
            <w:hyperlink r:id="rId16" w:history="1">
              <w:r w:rsidR="00466618" w:rsidRPr="004F57F6">
                <w:rPr>
                  <w:rStyle w:val="Hyperlink"/>
                </w:rPr>
                <w:t>j</w:t>
              </w:r>
              <w:r w:rsidR="00466618" w:rsidRPr="004B15A5">
                <w:rPr>
                  <w:rStyle w:val="Hyperlink"/>
                </w:rPr>
                <w:t>ordan.troublefield@ercot.com</w:t>
              </w:r>
            </w:hyperlink>
            <w:r w:rsidR="00466618">
              <w:t xml:space="preserve"> </w:t>
            </w:r>
          </w:p>
        </w:tc>
      </w:tr>
      <w:tr w:rsidR="00466618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466618" w:rsidRPr="007C199B" w:rsidRDefault="00466618" w:rsidP="0046661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2E974FA2" w:rsidR="00466618" w:rsidRDefault="00466618" w:rsidP="00466618">
            <w:pPr>
              <w:pStyle w:val="NormalArial"/>
            </w:pPr>
            <w:r>
              <w:t>512-248-6521</w:t>
            </w:r>
          </w:p>
        </w:tc>
      </w:tr>
    </w:tbl>
    <w:p w14:paraId="00750513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66618" w14:paraId="7809EC46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C12734" w14:textId="77777777" w:rsidR="00466618" w:rsidRDefault="00466618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0A62462" w14:textId="2E6A4B5C" w:rsidR="00466618" w:rsidRPr="00A05731" w:rsidRDefault="00466618" w:rsidP="00A0573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14D773E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9EE82A6" w14:textId="77777777" w:rsidR="004A5095" w:rsidRPr="004A5095" w:rsidRDefault="004A5095" w:rsidP="004A5095">
      <w:pPr>
        <w:keepNext/>
        <w:tabs>
          <w:tab w:val="left" w:pos="1008"/>
        </w:tabs>
        <w:spacing w:before="240" w:after="240"/>
        <w:ind w:left="1008" w:hanging="1008"/>
        <w:outlineLvl w:val="2"/>
        <w:rPr>
          <w:b/>
          <w:bCs/>
          <w:i/>
          <w:szCs w:val="20"/>
        </w:rPr>
      </w:pPr>
      <w:bookmarkStart w:id="0" w:name="_Toc391620992"/>
      <w:bookmarkStart w:id="1" w:name="_Toc136356020"/>
      <w:r w:rsidRPr="004A5095">
        <w:rPr>
          <w:b/>
          <w:bCs/>
          <w:i/>
          <w:szCs w:val="20"/>
        </w:rPr>
        <w:lastRenderedPageBreak/>
        <w:t>1.3.2</w:t>
      </w:r>
      <w:r w:rsidRPr="004A5095">
        <w:rPr>
          <w:b/>
          <w:bCs/>
          <w:i/>
          <w:szCs w:val="20"/>
        </w:rPr>
        <w:tab/>
        <w:t>Submission of a Nodal Operating Guide Revision Request</w:t>
      </w:r>
      <w:bookmarkEnd w:id="0"/>
      <w:bookmarkEnd w:id="1"/>
    </w:p>
    <w:p w14:paraId="1E16BE0C" w14:textId="77777777" w:rsidR="004A5095" w:rsidRPr="004A5095" w:rsidRDefault="004A5095" w:rsidP="004A5095">
      <w:pPr>
        <w:spacing w:after="240"/>
        <w:ind w:left="720" w:hanging="720"/>
      </w:pPr>
      <w:r w:rsidRPr="004A5095">
        <w:t>(1)</w:t>
      </w:r>
      <w:r w:rsidRPr="004A5095">
        <w:tab/>
        <w:t>The following Entities may submit a NOGRR:</w:t>
      </w:r>
    </w:p>
    <w:p w14:paraId="69859E7C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(a)</w:t>
      </w:r>
      <w:r w:rsidRPr="004A5095">
        <w:rPr>
          <w:szCs w:val="20"/>
        </w:rPr>
        <w:tab/>
        <w:t>Any Market Participant;</w:t>
      </w:r>
    </w:p>
    <w:p w14:paraId="461DE9DE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(b)</w:t>
      </w:r>
      <w:r w:rsidRPr="004A5095">
        <w:rPr>
          <w:szCs w:val="20"/>
        </w:rPr>
        <w:tab/>
        <w:t>Any ERCOT Member;</w:t>
      </w:r>
    </w:p>
    <w:p w14:paraId="04A1B5EE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(c)</w:t>
      </w:r>
      <w:r w:rsidRPr="004A5095">
        <w:rPr>
          <w:szCs w:val="20"/>
        </w:rPr>
        <w:tab/>
        <w:t>PUCT Staff;</w:t>
      </w:r>
    </w:p>
    <w:p w14:paraId="4ACD1B7D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(d)</w:t>
      </w:r>
      <w:r w:rsidRPr="004A5095">
        <w:rPr>
          <w:szCs w:val="20"/>
        </w:rPr>
        <w:tab/>
        <w:t>The Reliability Monitor;</w:t>
      </w:r>
    </w:p>
    <w:p w14:paraId="39A474CF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(e)</w:t>
      </w:r>
      <w:r w:rsidRPr="004A5095">
        <w:rPr>
          <w:szCs w:val="20"/>
        </w:rPr>
        <w:tab/>
        <w:t>The NERC Regional Entity;</w:t>
      </w:r>
    </w:p>
    <w:p w14:paraId="75220057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(f)</w:t>
      </w:r>
      <w:r w:rsidRPr="004A5095">
        <w:rPr>
          <w:szCs w:val="20"/>
        </w:rPr>
        <w:tab/>
        <w:t>The IMM;</w:t>
      </w:r>
    </w:p>
    <w:p w14:paraId="3473ECF6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(g)</w:t>
      </w:r>
      <w:r w:rsidRPr="004A5095">
        <w:rPr>
          <w:szCs w:val="20"/>
        </w:rPr>
        <w:tab/>
        <w:t>ERCOT; and</w:t>
      </w:r>
    </w:p>
    <w:p w14:paraId="5E566DCF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(h)</w:t>
      </w:r>
      <w:r w:rsidRPr="004A5095">
        <w:rPr>
          <w:szCs w:val="20"/>
        </w:rPr>
        <w:tab/>
        <w:t>Any other Entity that meets the following qualifications:</w:t>
      </w:r>
    </w:p>
    <w:p w14:paraId="34BF933D" w14:textId="77777777" w:rsidR="004A5095" w:rsidRPr="004A5095" w:rsidRDefault="004A5095" w:rsidP="004A5095">
      <w:pPr>
        <w:shd w:val="clear" w:color="auto" w:fill="FFFFFF"/>
        <w:spacing w:after="240"/>
        <w:ind w:left="2880" w:hanging="720"/>
        <w:rPr>
          <w:spacing w:val="-2"/>
          <w:szCs w:val="20"/>
        </w:rPr>
      </w:pPr>
      <w:r w:rsidRPr="004A5095">
        <w:rPr>
          <w:spacing w:val="-2"/>
          <w:szCs w:val="20"/>
        </w:rPr>
        <w:t>(i)</w:t>
      </w:r>
      <w:r w:rsidRPr="004A5095">
        <w:rPr>
          <w:spacing w:val="-2"/>
          <w:szCs w:val="20"/>
        </w:rPr>
        <w:tab/>
        <w:t xml:space="preserve">Resides (or represent residents) in </w:t>
      </w:r>
      <w:smartTag w:uri="urn:schemas-microsoft-com:office:smarttags" w:element="State">
        <w:r w:rsidRPr="004A5095">
          <w:rPr>
            <w:spacing w:val="-2"/>
            <w:szCs w:val="20"/>
          </w:rPr>
          <w:t>Texas</w:t>
        </w:r>
      </w:smartTag>
      <w:r w:rsidRPr="004A5095">
        <w:rPr>
          <w:spacing w:val="-2"/>
          <w:szCs w:val="20"/>
        </w:rPr>
        <w:t xml:space="preserve"> or operates in the </w:t>
      </w:r>
      <w:smartTag w:uri="urn:schemas-microsoft-com:office:smarttags" w:element="place">
        <w:smartTag w:uri="urn:schemas-microsoft-com:office:smarttags" w:element="State">
          <w:r w:rsidRPr="004A5095">
            <w:rPr>
              <w:spacing w:val="-2"/>
              <w:szCs w:val="20"/>
            </w:rPr>
            <w:t>Texas</w:t>
          </w:r>
        </w:smartTag>
      </w:smartTag>
      <w:r w:rsidRPr="004A5095">
        <w:rPr>
          <w:spacing w:val="-2"/>
          <w:szCs w:val="20"/>
        </w:rPr>
        <w:t xml:space="preserve"> electricity market; and</w:t>
      </w:r>
    </w:p>
    <w:p w14:paraId="34805A5C" w14:textId="63AE2B2B" w:rsidR="004A5095" w:rsidRPr="004A5095" w:rsidRDefault="004A5095" w:rsidP="004A5095">
      <w:pPr>
        <w:shd w:val="clear" w:color="auto" w:fill="FFFFFF"/>
        <w:spacing w:after="240"/>
        <w:ind w:left="2880" w:hanging="720"/>
        <w:rPr>
          <w:spacing w:val="-2"/>
          <w:szCs w:val="20"/>
        </w:rPr>
      </w:pPr>
      <w:r w:rsidRPr="004A5095">
        <w:rPr>
          <w:spacing w:val="-2"/>
          <w:szCs w:val="20"/>
        </w:rPr>
        <w:t>(ii)</w:t>
      </w:r>
      <w:r w:rsidRPr="004A5095">
        <w:rPr>
          <w:spacing w:val="-2"/>
          <w:szCs w:val="20"/>
        </w:rPr>
        <w:tab/>
        <w:t xml:space="preserve">Demonstrates that Entity (or those it represents) is affected by the Customer Registration or </w:t>
      </w:r>
      <w:del w:id="2" w:author="TEBA" w:date="2024-12-13T11:46:00Z">
        <w:r w:rsidRPr="004A5095" w:rsidDel="00B21016">
          <w:rPr>
            <w:spacing w:val="-2"/>
            <w:szCs w:val="20"/>
          </w:rPr>
          <w:delText xml:space="preserve">Renewable </w:delText>
        </w:r>
      </w:del>
      <w:r w:rsidRPr="004A5095">
        <w:rPr>
          <w:spacing w:val="-2"/>
          <w:szCs w:val="20"/>
        </w:rPr>
        <w:t xml:space="preserve">Energy </w:t>
      </w:r>
      <w:ins w:id="3" w:author="TEBA" w:date="2024-12-13T11:46:00Z">
        <w:r w:rsidR="00B21016">
          <w:rPr>
            <w:spacing w:val="-2"/>
            <w:szCs w:val="20"/>
          </w:rPr>
          <w:t xml:space="preserve">Attribute </w:t>
        </w:r>
      </w:ins>
      <w:del w:id="4" w:author="TEBA" w:date="2024-12-13T11:46:00Z">
        <w:r w:rsidRPr="004A5095" w:rsidDel="00B21016">
          <w:rPr>
            <w:spacing w:val="-2"/>
            <w:szCs w:val="20"/>
          </w:rPr>
          <w:delText xml:space="preserve">Credit </w:delText>
        </w:r>
      </w:del>
      <w:ins w:id="5" w:author="TEBA" w:date="2024-12-13T11:46:00Z">
        <w:r w:rsidR="00B21016">
          <w:rPr>
            <w:spacing w:val="-2"/>
            <w:szCs w:val="20"/>
          </w:rPr>
          <w:t>Certificate</w:t>
        </w:r>
        <w:r w:rsidR="00B21016" w:rsidRPr="004A5095">
          <w:rPr>
            <w:spacing w:val="-2"/>
            <w:szCs w:val="20"/>
          </w:rPr>
          <w:t xml:space="preserve"> </w:t>
        </w:r>
      </w:ins>
      <w:r w:rsidRPr="004A5095">
        <w:rPr>
          <w:spacing w:val="-2"/>
          <w:szCs w:val="20"/>
        </w:rPr>
        <w:t>(</w:t>
      </w:r>
      <w:del w:id="6" w:author="TEBA" w:date="2024-12-13T11:46:00Z">
        <w:r w:rsidRPr="004A5095" w:rsidDel="00B21016">
          <w:rPr>
            <w:spacing w:val="-2"/>
            <w:szCs w:val="20"/>
          </w:rPr>
          <w:delText>REC</w:delText>
        </w:r>
      </w:del>
      <w:ins w:id="7" w:author="TEBA" w:date="2024-12-13T11:46:00Z">
        <w:r w:rsidR="00B21016">
          <w:rPr>
            <w:spacing w:val="-2"/>
            <w:szCs w:val="20"/>
          </w:rPr>
          <w:t>EAC</w:t>
        </w:r>
      </w:ins>
      <w:r w:rsidRPr="004A5095">
        <w:rPr>
          <w:spacing w:val="-2"/>
          <w:szCs w:val="20"/>
        </w:rPr>
        <w:t>) Trading Program sections of the ERCOT Protocols.</w:t>
      </w:r>
    </w:p>
    <w:p w14:paraId="3A0DDF26" w14:textId="77777777" w:rsidR="009A3772" w:rsidRPr="00BA2009" w:rsidRDefault="009A3772" w:rsidP="00BC2D06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29AE" w14:textId="77777777" w:rsidR="00B95159" w:rsidRDefault="00B95159">
      <w:r>
        <w:separator/>
      </w:r>
    </w:p>
  </w:endnote>
  <w:endnote w:type="continuationSeparator" w:id="0">
    <w:p w14:paraId="6DDE3F30" w14:textId="77777777" w:rsidR="00B95159" w:rsidRDefault="00B9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13B6" w14:textId="7C8540D7" w:rsidR="00D176CF" w:rsidRDefault="000B570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273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1B7273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1B7273" w:rsidRPr="001B7273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1B7273" w:rsidRPr="001B7273">
      <w:rPr>
        <w:rFonts w:ascii="Arial" w:hAnsi="Arial" w:cs="Arial"/>
        <w:sz w:val="18"/>
      </w:rPr>
      <w:t>, Creation of a New Energy Attribute Certificate Program</w:t>
    </w:r>
    <w:r w:rsidR="00D176CF">
      <w:rPr>
        <w:rFonts w:ascii="Arial" w:hAnsi="Arial" w:cs="Arial"/>
        <w:sz w:val="18"/>
      </w:rPr>
      <w:t xml:space="preserve"> </w:t>
    </w:r>
    <w:r w:rsidR="001B7273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FF5898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CE543" w14:textId="77777777" w:rsidR="00B95159" w:rsidRDefault="00B95159">
      <w:r>
        <w:separator/>
      </w:r>
    </w:p>
  </w:footnote>
  <w:footnote w:type="continuationSeparator" w:id="0">
    <w:p w14:paraId="501D5D89" w14:textId="77777777" w:rsidR="00B95159" w:rsidRDefault="00B95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70C3" w14:textId="77777777" w:rsidR="00D176CF" w:rsidRDefault="00D176CF" w:rsidP="00816950">
    <w:pPr>
      <w:pStyle w:val="Header"/>
      <w:jc w:val="center"/>
      <w:rPr>
        <w:sz w:val="32"/>
      </w:rPr>
    </w:pPr>
    <w:r>
      <w:rPr>
        <w:sz w:val="32"/>
      </w:rPr>
      <w:t xml:space="preserve">Nodal </w:t>
    </w:r>
    <w:r w:rsidR="00C76A2C">
      <w:rPr>
        <w:sz w:val="32"/>
      </w:rPr>
      <w:t>Operating Guide</w:t>
    </w:r>
    <w:r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0"/>
  </w:num>
  <w:num w:numId="3" w16cid:durableId="765731531">
    <w:abstractNumId w:val="11"/>
  </w:num>
  <w:num w:numId="4" w16cid:durableId="1963613086">
    <w:abstractNumId w:val="1"/>
  </w:num>
  <w:num w:numId="5" w16cid:durableId="1279675509">
    <w:abstractNumId w:val="6"/>
  </w:num>
  <w:num w:numId="6" w16cid:durableId="1200241118">
    <w:abstractNumId w:val="6"/>
  </w:num>
  <w:num w:numId="7" w16cid:durableId="113403764">
    <w:abstractNumId w:val="6"/>
  </w:num>
  <w:num w:numId="8" w16cid:durableId="1306354199">
    <w:abstractNumId w:val="6"/>
  </w:num>
  <w:num w:numId="9" w16cid:durableId="1449738307">
    <w:abstractNumId w:val="6"/>
  </w:num>
  <w:num w:numId="10" w16cid:durableId="1162161447">
    <w:abstractNumId w:val="6"/>
  </w:num>
  <w:num w:numId="11" w16cid:durableId="323751953">
    <w:abstractNumId w:val="6"/>
  </w:num>
  <w:num w:numId="12" w16cid:durableId="74137000">
    <w:abstractNumId w:val="6"/>
  </w:num>
  <w:num w:numId="13" w16cid:durableId="1827822446">
    <w:abstractNumId w:val="6"/>
  </w:num>
  <w:num w:numId="14" w16cid:durableId="279143775">
    <w:abstractNumId w:val="3"/>
  </w:num>
  <w:num w:numId="15" w16cid:durableId="319192539">
    <w:abstractNumId w:val="5"/>
  </w:num>
  <w:num w:numId="16" w16cid:durableId="1144857904">
    <w:abstractNumId w:val="8"/>
  </w:num>
  <w:num w:numId="17" w16cid:durableId="664669829">
    <w:abstractNumId w:val="9"/>
  </w:num>
  <w:num w:numId="18" w16cid:durableId="1951931829">
    <w:abstractNumId w:val="4"/>
  </w:num>
  <w:num w:numId="19" w16cid:durableId="465128936">
    <w:abstractNumId w:val="7"/>
  </w:num>
  <w:num w:numId="20" w16cid:durableId="5832286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94DDC"/>
    <w:rsid w:val="000B570F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41AA"/>
    <w:rsid w:val="0017783C"/>
    <w:rsid w:val="0019314C"/>
    <w:rsid w:val="001B7273"/>
    <w:rsid w:val="001F38F0"/>
    <w:rsid w:val="00237430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3D1A"/>
    <w:rsid w:val="0030694A"/>
    <w:rsid w:val="003069F4"/>
    <w:rsid w:val="00360920"/>
    <w:rsid w:val="003618DF"/>
    <w:rsid w:val="00384709"/>
    <w:rsid w:val="00386C35"/>
    <w:rsid w:val="003A3D77"/>
    <w:rsid w:val="003B5AED"/>
    <w:rsid w:val="003C6B7B"/>
    <w:rsid w:val="003E6143"/>
    <w:rsid w:val="004135BD"/>
    <w:rsid w:val="004302A4"/>
    <w:rsid w:val="004463BA"/>
    <w:rsid w:val="00446B8D"/>
    <w:rsid w:val="00466618"/>
    <w:rsid w:val="004822D4"/>
    <w:rsid w:val="0049290B"/>
    <w:rsid w:val="004A4451"/>
    <w:rsid w:val="004A5095"/>
    <w:rsid w:val="004D3958"/>
    <w:rsid w:val="005008DF"/>
    <w:rsid w:val="005045D0"/>
    <w:rsid w:val="00534C6C"/>
    <w:rsid w:val="00572952"/>
    <w:rsid w:val="005841C0"/>
    <w:rsid w:val="0059260F"/>
    <w:rsid w:val="005928F2"/>
    <w:rsid w:val="005E5074"/>
    <w:rsid w:val="00612E4F"/>
    <w:rsid w:val="00615D5E"/>
    <w:rsid w:val="00622E99"/>
    <w:rsid w:val="00625E5D"/>
    <w:rsid w:val="006411DD"/>
    <w:rsid w:val="00645E45"/>
    <w:rsid w:val="0066370F"/>
    <w:rsid w:val="006A0784"/>
    <w:rsid w:val="006A697B"/>
    <w:rsid w:val="006B4DDE"/>
    <w:rsid w:val="006D4ED7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7E1B04"/>
    <w:rsid w:val="008070C0"/>
    <w:rsid w:val="00811C12"/>
    <w:rsid w:val="00816950"/>
    <w:rsid w:val="00845778"/>
    <w:rsid w:val="00887E28"/>
    <w:rsid w:val="008D5C3A"/>
    <w:rsid w:val="008E6DA2"/>
    <w:rsid w:val="00907B1E"/>
    <w:rsid w:val="00943AFD"/>
    <w:rsid w:val="00963A51"/>
    <w:rsid w:val="00983B6E"/>
    <w:rsid w:val="009936F8"/>
    <w:rsid w:val="00996A59"/>
    <w:rsid w:val="009A3772"/>
    <w:rsid w:val="009D17F0"/>
    <w:rsid w:val="00A05731"/>
    <w:rsid w:val="00A42796"/>
    <w:rsid w:val="00A5311D"/>
    <w:rsid w:val="00AB33C6"/>
    <w:rsid w:val="00AD3B58"/>
    <w:rsid w:val="00AF56C6"/>
    <w:rsid w:val="00B032E8"/>
    <w:rsid w:val="00B21016"/>
    <w:rsid w:val="00B47C0B"/>
    <w:rsid w:val="00B57F96"/>
    <w:rsid w:val="00B67892"/>
    <w:rsid w:val="00B94B6E"/>
    <w:rsid w:val="00B95159"/>
    <w:rsid w:val="00BA4D33"/>
    <w:rsid w:val="00BC2D06"/>
    <w:rsid w:val="00BE564A"/>
    <w:rsid w:val="00C066AB"/>
    <w:rsid w:val="00C744EB"/>
    <w:rsid w:val="00C76A2C"/>
    <w:rsid w:val="00C90702"/>
    <w:rsid w:val="00C917FF"/>
    <w:rsid w:val="00C9766A"/>
    <w:rsid w:val="00CA699C"/>
    <w:rsid w:val="00CC4F39"/>
    <w:rsid w:val="00CD544C"/>
    <w:rsid w:val="00CF4256"/>
    <w:rsid w:val="00D04FE8"/>
    <w:rsid w:val="00D176CF"/>
    <w:rsid w:val="00D271E3"/>
    <w:rsid w:val="00D35B7A"/>
    <w:rsid w:val="00D47A80"/>
    <w:rsid w:val="00D85807"/>
    <w:rsid w:val="00D87349"/>
    <w:rsid w:val="00D91EE9"/>
    <w:rsid w:val="00D91F5C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E34C6"/>
    <w:rsid w:val="00EF232A"/>
    <w:rsid w:val="00EF437D"/>
    <w:rsid w:val="00EF63F1"/>
    <w:rsid w:val="00F05A69"/>
    <w:rsid w:val="00F134E7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6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466618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B57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3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4081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3</cp:revision>
  <cp:lastPrinted>2013-11-15T22:11:00Z</cp:lastPrinted>
  <dcterms:created xsi:type="dcterms:W3CDTF">2024-12-19T22:16:00Z</dcterms:created>
  <dcterms:modified xsi:type="dcterms:W3CDTF">2024-12-19T22:23:00Z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</Properties>
</file>